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4A" w:rsidRPr="001A344A" w:rsidRDefault="001A344A" w:rsidP="001A344A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1A344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 xml:space="preserve">Тест по </w:t>
      </w:r>
      <w:proofErr w:type="gramStart"/>
      <w:r w:rsidRPr="001A344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обществознанию</w:t>
      </w:r>
      <w:proofErr w:type="gramEnd"/>
      <w:r w:rsidRPr="001A344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 xml:space="preserve"> Что значит жить по правилам 7 класс</w:t>
      </w:r>
    </w:p>
    <w:p w:rsidR="001A344A" w:rsidRPr="001A344A" w:rsidRDefault="001A344A" w:rsidP="001A344A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1A344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Тест по </w:t>
      </w:r>
      <w:proofErr w:type="gramStart"/>
      <w:r w:rsidRPr="001A344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обществознанию</w:t>
      </w:r>
      <w:proofErr w:type="gramEnd"/>
      <w:r w:rsidRPr="001A344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 xml:space="preserve"> Что значит жить по правилам для учащихся 7 класса с ответами. Те</w:t>
      </w:r>
      <w:proofErr w:type="gramStart"/>
      <w:r w:rsidRPr="001A344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1A344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1A344A" w:rsidRPr="001A344A" w:rsidRDefault="001A344A" w:rsidP="001A344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1A344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Ученики 7 класса отвечали на вопрос: «Какую роль выполня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ют правила в жизни людей?» Один из ответов был неверным. Найдите его.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Правила помогают в разрешении спорных вопросов.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Правила нужны для оценки действий.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Правила организуют деятельность людей.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Правила всегда заставляют людей действовать вопреки собственным интересам и желаниям.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окончание предложения.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Поведение, соответствующее нормам, общество признаёт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нормированным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правомерным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результативным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осознанным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Наказание, внушение, выговор, __________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правило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норма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санкция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увольнение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 или пример действия формальной нормы.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Выпускники часто приходят в школу и встречаются с учащимися.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Хочешь быть здоровым — занимайся физкультурой.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 перекрёстке водитель включил сигнал поворота.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выходные дни Ивановы всегда отправляются на дачу.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правильные варианты из списка. Обратите внимание на то, что предложенных отве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тов больше, чем пропусков, и они даны в исходной грамма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тической форме (именительный падеж, единственное число).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 повторении определённых действий у человека возникают __________ (А). Большинство из них формируется __________ (Б), под влиянием ситуации, в которой люди оказываются часто. Сложившийся таким образом стереотип поведения позволяет человеку действовать __________ (В).</w:t>
        </w:r>
      </w:ins>
    </w:p>
    <w:p w:rsidR="001A344A" w:rsidRPr="001A344A" w:rsidRDefault="001A344A" w:rsidP="001A344A">
      <w:pPr>
        <w:shd w:val="clear" w:color="auto" w:fill="FFFFFF"/>
        <w:spacing w:after="390" w:line="315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7" w:author="Unknown">
        <w:r w:rsidRPr="001A344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Список слов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ритуал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осознанно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привычка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стихийно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эффективно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 социальным санкциям относятся только наказания.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Нормы могут предписывать действия людей или запре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щать их.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Законы существуют в письменном виде.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</w:t>
        </w:r>
        <w:proofErr w:type="gramStart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</w:t>
        </w:r>
        <w:proofErr w:type="gramEnd"/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1"/>
        <w:gridCol w:w="12069"/>
      </w:tblGrid>
      <w:tr w:rsidR="001A344A" w:rsidRPr="001A344A" w:rsidTr="001A344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A344A" w:rsidRPr="001A344A" w:rsidRDefault="001A344A" w:rsidP="001A344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1A344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A344A" w:rsidRPr="001A344A" w:rsidRDefault="001A344A" w:rsidP="001A344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1A344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«Коллективные привычки», которые действуют в больших социальных группах</w:t>
            </w:r>
          </w:p>
        </w:tc>
      </w:tr>
      <w:tr w:rsidR="001A344A" w:rsidRPr="001A344A" w:rsidTr="001A344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A344A" w:rsidRPr="001A344A" w:rsidRDefault="001A344A" w:rsidP="001A344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1A344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Обряды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A344A" w:rsidRPr="001A344A" w:rsidRDefault="001A344A" w:rsidP="001A344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1A344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Последовательность действий, установленная ритуалами, традициями</w:t>
            </w:r>
          </w:p>
        </w:tc>
      </w:tr>
    </w:tbl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Распределите в две </w:t>
        </w:r>
        <w:proofErr w:type="gramStart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группы</w:t>
        </w:r>
        <w:proofErr w:type="gramEnd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приведённые ниже ситуации в зависимости от степени обязательности норм, которые они иллюстрируют.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А. Нормы-правила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Б. Нормы-ожидания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военнослужащие отдают честь знамени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Игорь торопился на день рождения приятеля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если в комнату входит женщина, мужчины встают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граждане платят налоги со своих доходов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 красным платьем можно надеть белые туфли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нужно беречь природу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(понятие), которое </w:t>
        </w:r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обобщает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все остальные перечисленные понятия, и запишите цифру, под которой оно указано.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обычай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этикет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норма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закон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традиция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05"/>
        <w:gridCol w:w="3405"/>
        <w:gridCol w:w="3420"/>
      </w:tblGrid>
      <w:tr w:rsidR="001A344A" w:rsidRPr="001A344A" w:rsidTr="001A344A">
        <w:trPr>
          <w:trHeight w:val="861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344A" w:rsidRPr="001A344A" w:rsidRDefault="001A344A" w:rsidP="001A34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bookmarkStart w:id="46" w:name="_GoBack"/>
            <w:bookmarkEnd w:id="46"/>
          </w:p>
        </w:tc>
        <w:tc>
          <w:tcPr>
            <w:tcW w:w="0" w:type="auto"/>
            <w:vAlign w:val="center"/>
            <w:hideMark/>
          </w:tcPr>
          <w:p w:rsidR="001A344A" w:rsidRPr="001A344A" w:rsidRDefault="001A344A" w:rsidP="001A34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A344A" w:rsidRPr="001A344A" w:rsidRDefault="001A344A" w:rsidP="001A34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A344A" w:rsidRPr="001A344A" w:rsidRDefault="001A344A" w:rsidP="001A344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1A344A" w:rsidRPr="001A344A" w:rsidRDefault="001A344A" w:rsidP="001A344A">
      <w:pPr>
        <w:shd w:val="clear" w:color="auto" w:fill="FFFFFF"/>
        <w:spacing w:line="300" w:lineRule="atLeast"/>
        <w:jc w:val="center"/>
        <w:textAlignment w:val="baseline"/>
        <w:rPr>
          <w:ins w:id="47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8" w:author="Unknown">
        <w:r w:rsidRPr="001A344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1A344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1A344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1A344A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1A344A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1A344A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1A344A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1A344A" w:rsidRPr="001A344A" w:rsidRDefault="001A344A" w:rsidP="001A344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9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0" w:author="Unknown">
        <w:r w:rsidRPr="001A344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Ученики 7 класса отвечали на вопрос: «Для чего создаются правила?» Один из ответов был неверным. Найдите его.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Правила предназначены для того, чтобы установить порядок в обществе.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Правила всегда усложняют жизнь людям.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Правила нужны для организации деятельности людей.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4) </w:t>
        </w:r>
        <w:proofErr w:type="gramEnd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Правила помогают взаимодействовать в спорных ситуа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циях.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окончание предложения.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Санкции — это способы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поощрения или наказания людей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выполнения социальных норм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планирования совместной деятельности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создания новых социальных норм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Обычай, правило этикета, традиция, __________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закон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труд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игра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обязанность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 или пример действия неформальной нормы.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 вступлении в должность Президент РФ приносит присягу народу.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Законы в РФ принимает Государственная Дума.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Мария Ивановна усадила сына в детское кресло и пристегнула ремень безопасности.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 семейной традиции в день рождения внука бабушка печёт пирожки с ягодами.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правильные варианты из списка. Обратите внимание на то, что предложенных отве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тов больше, чем пропусков, и они даны в исходной грамма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тической форме (именительный падеж, единственное число).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Правила поведения — это </w:t>
        </w:r>
        <w:proofErr w:type="gramStart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важный</w:t>
        </w:r>
        <w:proofErr w:type="gramEnd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__________ (А) общественных отношений. Выполняя их, ты соблюдаешь __________ (Б), установленный обществом. Общество использует различные __________ (В) для поощрения правомерного поведения или наказания негативных поступков.</w:t>
        </w:r>
      </w:ins>
    </w:p>
    <w:p w:rsidR="001A344A" w:rsidRPr="001A344A" w:rsidRDefault="001A344A" w:rsidP="001A344A">
      <w:pPr>
        <w:shd w:val="clear" w:color="auto" w:fill="FFFFFF"/>
        <w:spacing w:after="390" w:line="315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6" w:author="Unknown">
        <w:r w:rsidRPr="001A344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Список слов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закон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санкция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регулятор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порядок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пример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высказывание.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Социальные нормы — это особенности характера или психики человека.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Правила дорожного движения — это неформальные нормы.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Несоблюдение норм-ожиданий не приветствуется, но и не запрещается в обществе.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  <w:gridCol w:w="11089"/>
      </w:tblGrid>
      <w:tr w:rsidR="001A344A" w:rsidRPr="001A344A" w:rsidTr="001A344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A344A" w:rsidRPr="001A344A" w:rsidRDefault="001A344A" w:rsidP="001A344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1A344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Привычка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A344A" w:rsidRPr="001A344A" w:rsidRDefault="001A344A" w:rsidP="001A344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1A344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Стереотип поведения</w:t>
            </w:r>
          </w:p>
        </w:tc>
      </w:tr>
      <w:tr w:rsidR="001A344A" w:rsidRPr="001A344A" w:rsidTr="001A344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A344A" w:rsidRPr="001A344A" w:rsidRDefault="001A344A" w:rsidP="001A344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1A344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…..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A344A" w:rsidRPr="001A344A" w:rsidRDefault="001A344A" w:rsidP="001A344A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1A344A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Система правил подобающего поведения в обществе</w:t>
            </w:r>
          </w:p>
        </w:tc>
      </w:tr>
    </w:tbl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Распределите в две </w:t>
        </w:r>
        <w:proofErr w:type="gramStart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группы</w:t>
        </w:r>
        <w:proofErr w:type="gramEnd"/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приведённые ниже ситуации в зависимости от направленности норм, которые они иллюст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рируют.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8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А. Предписывающие нормы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Б. Запрещающие нормы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8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0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закон требует, чтобы все дети получали образование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парковка автотранспорта на газоне запрещена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проводнику нельзя открывать двери вагона до полной остановки поезда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нельзя продавать алкогольные напитки и сигареты несовершеннолетним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 театр рекомендуется ходить в нарядной одежде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нужно охранять памятники истории и культуры</w:t>
        </w:r>
      </w:ins>
    </w:p>
    <w:p w:rsidR="001A344A" w:rsidRPr="001A344A" w:rsidRDefault="001A344A" w:rsidP="001A344A">
      <w:pPr>
        <w:shd w:val="clear" w:color="auto" w:fill="FFFFFF"/>
        <w:spacing w:after="0" w:line="300" w:lineRule="atLeast"/>
        <w:textAlignment w:val="baseline"/>
        <w:rPr>
          <w:ins w:id="9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2" w:author="Unknown"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(понятие), которое </w:t>
        </w:r>
        <w:r w:rsidRPr="001A344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обобщает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все остальные перечисленные понятия, и запишите цифру, под которой оно указано.</w:t>
        </w:r>
      </w:ins>
    </w:p>
    <w:p w:rsidR="001A344A" w:rsidRPr="001A344A" w:rsidRDefault="001A344A" w:rsidP="001A344A">
      <w:pPr>
        <w:shd w:val="clear" w:color="auto" w:fill="FFFFFF"/>
        <w:spacing w:after="390" w:line="300" w:lineRule="atLeast"/>
        <w:textAlignment w:val="baseline"/>
        <w:rPr>
          <w:ins w:id="9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4" w:author="Unknown"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увольнение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награждение почётной грамотой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внушение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санкция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аплодисменты</w:t>
        </w:r>
      </w:ins>
    </w:p>
    <w:p w:rsidR="001A344A" w:rsidRPr="001A344A" w:rsidRDefault="001A344A" w:rsidP="001A344A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6" w:author="Unknown">
        <w:r w:rsidRPr="001A344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 xml:space="preserve">Ответы на тест по </w:t>
        </w:r>
        <w:proofErr w:type="gramStart"/>
        <w:r w:rsidRPr="001A344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обществознанию</w:t>
        </w:r>
        <w:proofErr w:type="gramEnd"/>
        <w:r w:rsidRPr="001A344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 xml:space="preserve"> Что значит жить по правилам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1A344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5-345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6-23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7-обычай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А146 Б235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1A344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2 вариант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5-342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7-этикет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А156 Б234</w:t>
        </w:r>
        <w:r w:rsidRPr="001A344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9-4</w:t>
        </w:r>
      </w:ins>
    </w:p>
    <w:p w:rsidR="00AA73B4" w:rsidRDefault="00AA73B4"/>
    <w:sectPr w:rsidR="00AA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AE"/>
    <w:rsid w:val="001A344A"/>
    <w:rsid w:val="00AA73B4"/>
    <w:rsid w:val="00E6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4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34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34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34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1A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344A"/>
    <w:rPr>
      <w:b/>
      <w:bCs/>
    </w:rPr>
  </w:style>
  <w:style w:type="character" w:customStyle="1" w:styleId="apple-converted-space">
    <w:name w:val="apple-converted-space"/>
    <w:basedOn w:val="a0"/>
    <w:rsid w:val="001A344A"/>
  </w:style>
  <w:style w:type="character" w:styleId="a5">
    <w:name w:val="Hyperlink"/>
    <w:basedOn w:val="a0"/>
    <w:uiPriority w:val="99"/>
    <w:semiHidden/>
    <w:unhideWhenUsed/>
    <w:rsid w:val="001A344A"/>
    <w:rPr>
      <w:color w:val="0000FF"/>
      <w:u w:val="single"/>
    </w:rPr>
  </w:style>
  <w:style w:type="paragraph" w:customStyle="1" w:styleId="sertxt">
    <w:name w:val="sertxt"/>
    <w:basedOn w:val="a"/>
    <w:rsid w:val="001A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3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4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34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34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34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1A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344A"/>
    <w:rPr>
      <w:b/>
      <w:bCs/>
    </w:rPr>
  </w:style>
  <w:style w:type="character" w:customStyle="1" w:styleId="apple-converted-space">
    <w:name w:val="apple-converted-space"/>
    <w:basedOn w:val="a0"/>
    <w:rsid w:val="001A344A"/>
  </w:style>
  <w:style w:type="character" w:styleId="a5">
    <w:name w:val="Hyperlink"/>
    <w:basedOn w:val="a0"/>
    <w:uiPriority w:val="99"/>
    <w:semiHidden/>
    <w:unhideWhenUsed/>
    <w:rsid w:val="001A344A"/>
    <w:rPr>
      <w:color w:val="0000FF"/>
      <w:u w:val="single"/>
    </w:rPr>
  </w:style>
  <w:style w:type="paragraph" w:customStyle="1" w:styleId="sertxt">
    <w:name w:val="sertxt"/>
    <w:basedOn w:val="a"/>
    <w:rsid w:val="001A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3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8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3640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6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25535940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839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2019-02-14T05:47:00Z</dcterms:created>
  <dcterms:modified xsi:type="dcterms:W3CDTF">2019-02-14T05:48:00Z</dcterms:modified>
</cp:coreProperties>
</file>